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BE5BD" w14:textId="5838B2C9" w:rsidR="00B16C72" w:rsidRPr="00B16C72" w:rsidRDefault="00B16C72" w:rsidP="00B16C72">
      <w:pPr>
        <w:rPr>
          <w:rFonts w:ascii="Segoe UI" w:hAnsi="Segoe UI" w:cs="Segoe UI"/>
          <w:b/>
          <w:bCs/>
          <w:sz w:val="22"/>
          <w:szCs w:val="22"/>
        </w:rPr>
      </w:pPr>
      <w:r w:rsidRPr="00A43521">
        <w:rPr>
          <w:rFonts w:ascii="Segoe UI" w:hAnsi="Segoe UI" w:cs="Segoe UI"/>
          <w:sz w:val="22"/>
          <w:szCs w:val="22"/>
        </w:rPr>
        <w:t xml:space="preserve">Příloha </w:t>
      </w:r>
      <w:proofErr w:type="gramStart"/>
      <w:r w:rsidRPr="00A43521">
        <w:rPr>
          <w:rFonts w:ascii="Segoe UI" w:hAnsi="Segoe UI" w:cs="Segoe UI"/>
          <w:sz w:val="22"/>
          <w:szCs w:val="22"/>
        </w:rPr>
        <w:t xml:space="preserve">č. </w:t>
      </w:r>
      <w:r>
        <w:rPr>
          <w:rFonts w:ascii="Segoe UI" w:hAnsi="Segoe UI" w:cs="Segoe UI"/>
          <w:sz w:val="22"/>
          <w:szCs w:val="22"/>
        </w:rPr>
        <w:t>4</w:t>
      </w:r>
      <w:r>
        <w:rPr>
          <w:rFonts w:ascii="Segoe UI" w:hAnsi="Segoe UI" w:cs="Segoe UI"/>
          <w:sz w:val="22"/>
          <w:szCs w:val="22"/>
        </w:rPr>
        <w:br/>
      </w:r>
      <w:r w:rsidRPr="00B16C72">
        <w:rPr>
          <w:rFonts w:ascii="Segoe UI" w:hAnsi="Segoe UI" w:cs="Segoe UI"/>
          <w:b/>
          <w:bCs/>
          <w:sz w:val="22"/>
          <w:szCs w:val="22"/>
        </w:rPr>
        <w:t>Obsah</w:t>
      </w:r>
      <w:proofErr w:type="gramEnd"/>
      <w:r w:rsidRPr="00B16C72">
        <w:rPr>
          <w:rFonts w:ascii="Segoe UI" w:hAnsi="Segoe UI" w:cs="Segoe UI"/>
          <w:b/>
          <w:bCs/>
          <w:sz w:val="22"/>
          <w:szCs w:val="22"/>
        </w:rPr>
        <w:t xml:space="preserve"> </w:t>
      </w:r>
      <w:proofErr w:type="spellStart"/>
      <w:r w:rsidRPr="00B16C72">
        <w:rPr>
          <w:rFonts w:ascii="Segoe UI" w:hAnsi="Segoe UI" w:cs="Segoe UI"/>
          <w:b/>
          <w:bCs/>
          <w:sz w:val="22"/>
          <w:szCs w:val="22"/>
        </w:rPr>
        <w:t>DURaSP</w:t>
      </w:r>
      <w:proofErr w:type="spellEnd"/>
    </w:p>
    <w:p w14:paraId="7F2965D0" w14:textId="77777777" w:rsidR="00B16C72" w:rsidRPr="00A018F6" w:rsidRDefault="00B16C72" w:rsidP="00B16C72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7233DAF7" w14:textId="77777777" w:rsidR="00B16C72" w:rsidRPr="00A018F6" w:rsidRDefault="00B16C72" w:rsidP="00B16C72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A018F6">
        <w:rPr>
          <w:rFonts w:ascii="Segoe UI" w:hAnsi="Segoe UI" w:cs="Segoe UI"/>
          <w:b/>
          <w:sz w:val="22"/>
          <w:szCs w:val="22"/>
          <w:u w:val="single"/>
        </w:rPr>
        <w:t xml:space="preserve">Obsah </w:t>
      </w:r>
      <w:proofErr w:type="spellStart"/>
      <w:r w:rsidRPr="00A018F6">
        <w:rPr>
          <w:rFonts w:ascii="Segoe UI" w:hAnsi="Segoe UI" w:cs="Segoe UI"/>
          <w:b/>
          <w:sz w:val="22"/>
          <w:szCs w:val="22"/>
          <w:u w:val="single"/>
        </w:rPr>
        <w:t>DUR</w:t>
      </w:r>
      <w:r>
        <w:rPr>
          <w:rFonts w:ascii="Segoe UI" w:hAnsi="Segoe UI" w:cs="Segoe UI"/>
          <w:b/>
          <w:sz w:val="22"/>
          <w:szCs w:val="22"/>
          <w:u w:val="single"/>
        </w:rPr>
        <w:t>aSP</w:t>
      </w:r>
      <w:proofErr w:type="spellEnd"/>
    </w:p>
    <w:p w14:paraId="4A64200E" w14:textId="77777777" w:rsidR="00B16C72" w:rsidRPr="00A018F6" w:rsidRDefault="00B16C72" w:rsidP="00B16C72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Kromě náležitostí vymezených v textu smlouvy </w:t>
      </w:r>
      <w:proofErr w:type="spellStart"/>
      <w:r w:rsidRPr="00A018F6">
        <w:rPr>
          <w:rFonts w:ascii="Segoe UI" w:hAnsi="Segoe UI" w:cs="Segoe UI"/>
          <w:sz w:val="22"/>
          <w:szCs w:val="22"/>
        </w:rPr>
        <w:t>DUR</w:t>
      </w:r>
      <w:r>
        <w:rPr>
          <w:rFonts w:ascii="Segoe UI" w:hAnsi="Segoe UI" w:cs="Segoe UI"/>
          <w:sz w:val="22"/>
          <w:szCs w:val="22"/>
        </w:rPr>
        <w:t>aSP</w:t>
      </w:r>
      <w:proofErr w:type="spellEnd"/>
      <w:r w:rsidRPr="00A018F6">
        <w:rPr>
          <w:rFonts w:ascii="Segoe UI" w:hAnsi="Segoe UI" w:cs="Segoe UI"/>
          <w:sz w:val="22"/>
          <w:szCs w:val="22"/>
        </w:rPr>
        <w:t xml:space="preserve"> obsahuje:</w:t>
      </w:r>
    </w:p>
    <w:p w14:paraId="7E2E8955" w14:textId="77777777" w:rsidR="00B16C72" w:rsidRPr="00A018F6" w:rsidRDefault="00B16C72" w:rsidP="00B16C72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doklady o jednání s orgány státní správy a s účastníky územního a stavebního řízení, dále stanoviska, souhlasy, popřípadě rozhodnutí dotčených orgánů státní správy předepsané zvláštními předpisy,</w:t>
      </w:r>
    </w:p>
    <w:p w14:paraId="5A577052" w14:textId="77777777" w:rsidR="00B16C72" w:rsidRPr="00A018F6" w:rsidRDefault="00B16C72" w:rsidP="00B16C72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zapracování připomínek a rozhodnutí podle předchozího odstavce do projektové dokumentace,</w:t>
      </w:r>
    </w:p>
    <w:p w14:paraId="677CF019" w14:textId="66751ACA" w:rsidR="00B16C72" w:rsidRDefault="00B16C72" w:rsidP="00B16C72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doklady, listiny a další náležitosti, které tvoří přílohy k žádosti o vydání </w:t>
      </w:r>
      <w:r>
        <w:rPr>
          <w:rFonts w:ascii="Segoe UI" w:hAnsi="Segoe UI" w:cs="Segoe UI"/>
          <w:sz w:val="22"/>
          <w:szCs w:val="22"/>
        </w:rPr>
        <w:t xml:space="preserve">společného </w:t>
      </w:r>
      <w:r w:rsidRPr="00A018F6">
        <w:rPr>
          <w:rFonts w:ascii="Segoe UI" w:hAnsi="Segoe UI" w:cs="Segoe UI"/>
          <w:sz w:val="22"/>
          <w:szCs w:val="22"/>
        </w:rPr>
        <w:t>územního rozhodnutí</w:t>
      </w:r>
      <w:r>
        <w:rPr>
          <w:rFonts w:ascii="Segoe UI" w:hAnsi="Segoe UI" w:cs="Segoe UI"/>
          <w:sz w:val="22"/>
          <w:szCs w:val="22"/>
        </w:rPr>
        <w:t xml:space="preserve"> a stavebního povolení</w:t>
      </w:r>
      <w:r w:rsidRPr="00A018F6">
        <w:rPr>
          <w:rFonts w:ascii="Segoe UI" w:hAnsi="Segoe UI" w:cs="Segoe UI"/>
          <w:sz w:val="22"/>
          <w:szCs w:val="22"/>
        </w:rPr>
        <w:t xml:space="preserve"> v souladu s vyhláškou 503/2006 Sb., o podrobnější úpravě územního rozhodování, územního opatření a stavebního řádu, ve</w:t>
      </w:r>
      <w:r w:rsidR="00910E4E">
        <w:rPr>
          <w:rFonts w:ascii="Segoe UI" w:hAnsi="Segoe UI" w:cs="Segoe UI"/>
          <w:sz w:val="22"/>
          <w:szCs w:val="22"/>
        </w:rPr>
        <w:t> </w:t>
      </w:r>
      <w:r w:rsidRPr="00A018F6">
        <w:rPr>
          <w:rFonts w:ascii="Segoe UI" w:hAnsi="Segoe UI" w:cs="Segoe UI"/>
          <w:sz w:val="22"/>
          <w:szCs w:val="22"/>
        </w:rPr>
        <w:t>znění pozdějších předpisů</w:t>
      </w:r>
      <w:r>
        <w:rPr>
          <w:rFonts w:ascii="Segoe UI" w:hAnsi="Segoe UI" w:cs="Segoe UI"/>
          <w:sz w:val="22"/>
          <w:szCs w:val="22"/>
        </w:rPr>
        <w:t>,</w:t>
      </w:r>
    </w:p>
    <w:p w14:paraId="3F13E804" w14:textId="77777777" w:rsidR="00B16C72" w:rsidRDefault="00B16C72" w:rsidP="00B16C72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>dopravní řešení zahrnující případné uzavírky, dopravní značení, objízdné trasy, zásady organizace výstavby</w:t>
      </w:r>
      <w:r>
        <w:rPr>
          <w:rFonts w:ascii="Segoe UI" w:hAnsi="Segoe UI" w:cs="Segoe UI"/>
          <w:sz w:val="22"/>
          <w:szCs w:val="22"/>
        </w:rPr>
        <w:t>,</w:t>
      </w:r>
    </w:p>
    <w:p w14:paraId="5D7E758B" w14:textId="0C577D58" w:rsidR="006121FE" w:rsidRPr="00BB62AE" w:rsidRDefault="00B16C72" w:rsidP="00B233D4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</w:pPr>
      <w:r w:rsidRPr="00B233D4">
        <w:rPr>
          <w:rFonts w:ascii="Segoe UI" w:hAnsi="Segoe UI" w:cs="Segoe UI"/>
          <w:bCs/>
          <w:sz w:val="22"/>
          <w:szCs w:val="22"/>
        </w:rPr>
        <w:t xml:space="preserve">Průkaz energetické náročnosti budovy (PENB) </w:t>
      </w:r>
      <w:r w:rsidRPr="00B233D4">
        <w:rPr>
          <w:rFonts w:ascii="Segoe UI" w:hAnsi="Segoe UI" w:cs="Segoe UI"/>
          <w:sz w:val="22"/>
          <w:szCs w:val="22"/>
        </w:rPr>
        <w:t>– zpracovaný dle vyhlášky č. </w:t>
      </w:r>
      <w:r w:rsidR="00200DEF">
        <w:rPr>
          <w:rFonts w:ascii="Segoe UI" w:hAnsi="Segoe UI" w:cs="Segoe UI"/>
          <w:sz w:val="22"/>
          <w:szCs w:val="22"/>
        </w:rPr>
        <w:t>264</w:t>
      </w:r>
      <w:r w:rsidRPr="00B233D4">
        <w:rPr>
          <w:rFonts w:ascii="Segoe UI" w:hAnsi="Segoe UI" w:cs="Segoe UI"/>
          <w:sz w:val="22"/>
          <w:szCs w:val="22"/>
        </w:rPr>
        <w:t>/20</w:t>
      </w:r>
      <w:r w:rsidR="00200DEF">
        <w:rPr>
          <w:rFonts w:ascii="Segoe UI" w:hAnsi="Segoe UI" w:cs="Segoe UI"/>
          <w:sz w:val="22"/>
          <w:szCs w:val="22"/>
        </w:rPr>
        <w:t>20</w:t>
      </w:r>
      <w:r w:rsidRPr="00B233D4">
        <w:rPr>
          <w:rFonts w:ascii="Segoe UI" w:hAnsi="Segoe UI" w:cs="Segoe UI"/>
          <w:sz w:val="22"/>
          <w:szCs w:val="22"/>
        </w:rPr>
        <w:t xml:space="preserve"> Sb.,</w:t>
      </w:r>
      <w:r w:rsidR="00200DEF">
        <w:rPr>
          <w:rFonts w:ascii="Segoe UI" w:hAnsi="Segoe UI" w:cs="Segoe UI"/>
          <w:sz w:val="22"/>
          <w:szCs w:val="22"/>
        </w:rPr>
        <w:t xml:space="preserve"> s platností od </w:t>
      </w:r>
      <w:proofErr w:type="gramStart"/>
      <w:r w:rsidR="00200DEF">
        <w:rPr>
          <w:rFonts w:ascii="Segoe UI" w:hAnsi="Segoe UI" w:cs="Segoe UI"/>
          <w:sz w:val="22"/>
          <w:szCs w:val="22"/>
        </w:rPr>
        <w:t>1.9. 2020</w:t>
      </w:r>
      <w:proofErr w:type="gramEnd"/>
      <w:r w:rsidRPr="00B233D4">
        <w:rPr>
          <w:rFonts w:ascii="Segoe UI" w:hAnsi="Segoe UI" w:cs="Segoe UI"/>
          <w:sz w:val="22"/>
          <w:szCs w:val="22"/>
        </w:rPr>
        <w:t xml:space="preserve"> o energetické náročnosti budov, ve znění pozdějších předpisů. Prostřednictvím PENB musí být p</w:t>
      </w:r>
      <w:bookmarkStart w:id="0" w:name="_GoBack"/>
      <w:bookmarkEnd w:id="0"/>
      <w:r w:rsidRPr="00B233D4">
        <w:rPr>
          <w:rFonts w:ascii="Segoe UI" w:hAnsi="Segoe UI" w:cs="Segoe UI"/>
          <w:sz w:val="22"/>
          <w:szCs w:val="22"/>
        </w:rPr>
        <w:t>rokázáno splnění požadavku na energetickou náročnost budovy definovanou</w:t>
      </w:r>
      <w:r w:rsidR="00200DEF">
        <w:rPr>
          <w:rFonts w:ascii="Segoe UI" w:hAnsi="Segoe UI" w:cs="Segoe UI"/>
          <w:sz w:val="22"/>
          <w:szCs w:val="22"/>
        </w:rPr>
        <w:t xml:space="preserve"> dle platné vyhlášky a souvisejících předpisů</w:t>
      </w:r>
      <w:r w:rsidR="00BB62AE">
        <w:rPr>
          <w:rFonts w:ascii="Segoe UI" w:hAnsi="Segoe UI" w:cs="Segoe UI"/>
          <w:sz w:val="22"/>
          <w:szCs w:val="22"/>
        </w:rPr>
        <w:t>,</w:t>
      </w:r>
    </w:p>
    <w:p w14:paraId="465613F6" w14:textId="77777777" w:rsidR="00BB62AE" w:rsidRDefault="00BB62AE" w:rsidP="00BB62AE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ins w:id="1" w:author="Láníčková Kateřina" w:date="2021-04-30T12:28:00Z"/>
          <w:rFonts w:ascii="Segoe UI" w:hAnsi="Segoe UI" w:cs="Segoe UI"/>
          <w:sz w:val="22"/>
          <w:szCs w:val="22"/>
        </w:rPr>
      </w:pPr>
      <w:ins w:id="2" w:author="Láníčková Kateřina" w:date="2021-04-30T12:28:00Z">
        <w:r>
          <w:rPr>
            <w:rFonts w:ascii="Segoe UI" w:hAnsi="Segoe UI" w:cs="Segoe UI"/>
            <w:sz w:val="22"/>
            <w:szCs w:val="22"/>
          </w:rPr>
          <w:t>Zhodnocení ekonomických a ekologických parametrů zadání</w:t>
        </w:r>
      </w:ins>
    </w:p>
    <w:p w14:paraId="6F4893A4" w14:textId="77777777" w:rsidR="00BB62AE" w:rsidRDefault="00BB62AE" w:rsidP="00BB62AE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ins w:id="3" w:author="Láníčková Kateřina" w:date="2021-04-30T12:28:00Z"/>
          <w:rFonts w:ascii="Segoe UI" w:hAnsi="Segoe UI" w:cs="Segoe UI"/>
          <w:sz w:val="22"/>
          <w:szCs w:val="22"/>
        </w:rPr>
      </w:pPr>
      <w:ins w:id="4" w:author="Láníčková Kateřina" w:date="2021-04-30T12:28:00Z">
        <w:r>
          <w:rPr>
            <w:rFonts w:ascii="Segoe UI" w:hAnsi="Segoe UI" w:cs="Segoe UI"/>
            <w:sz w:val="22"/>
            <w:szCs w:val="22"/>
          </w:rPr>
          <w:t>Odborné studie (denní osvětlení, akustická studie, likvidace odpadů)</w:t>
        </w:r>
      </w:ins>
    </w:p>
    <w:p w14:paraId="4E54DB29" w14:textId="77777777" w:rsidR="00BB62AE" w:rsidRPr="00A018F6" w:rsidRDefault="00BB62AE" w:rsidP="00BB62AE">
      <w:pPr>
        <w:numPr>
          <w:ilvl w:val="0"/>
          <w:numId w:val="1"/>
        </w:numPr>
        <w:suppressAutoHyphens/>
        <w:spacing w:after="120" w:line="276" w:lineRule="auto"/>
        <w:ind w:left="425" w:hanging="357"/>
        <w:jc w:val="both"/>
        <w:rPr>
          <w:ins w:id="5" w:author="Láníčková Kateřina" w:date="2021-04-30T12:28:00Z"/>
          <w:rFonts w:ascii="Segoe UI" w:hAnsi="Segoe UI" w:cs="Segoe UI"/>
          <w:sz w:val="22"/>
          <w:szCs w:val="22"/>
        </w:rPr>
      </w:pPr>
      <w:ins w:id="6" w:author="Láníčková Kateřina" w:date="2021-04-30T12:28:00Z">
        <w:r>
          <w:rPr>
            <w:rFonts w:ascii="Segoe UI" w:hAnsi="Segoe UI" w:cs="Segoe UI"/>
            <w:sz w:val="22"/>
            <w:szCs w:val="22"/>
          </w:rPr>
          <w:t>Podrobný návrh terénních a vegetačních úprav</w:t>
        </w:r>
      </w:ins>
    </w:p>
    <w:p w14:paraId="13704E78" w14:textId="6EBA4707" w:rsidR="00BB62AE" w:rsidRDefault="00BB62AE" w:rsidP="00BB62AE">
      <w:pPr>
        <w:suppressAutoHyphens/>
        <w:spacing w:after="120" w:line="276" w:lineRule="auto"/>
        <w:ind w:left="425"/>
        <w:jc w:val="both"/>
      </w:pPr>
    </w:p>
    <w:sectPr w:rsidR="00BB6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B089F"/>
    <w:multiLevelType w:val="hybridMultilevel"/>
    <w:tmpl w:val="6E1EED12"/>
    <w:lvl w:ilvl="0" w:tplc="49384696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níčková Kateřina">
    <w15:presenceInfo w15:providerId="AD" w15:userId="S-1-5-21-970905235-707768948-2871777245-19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1F"/>
    <w:rsid w:val="00200DEF"/>
    <w:rsid w:val="00254D0C"/>
    <w:rsid w:val="00516F91"/>
    <w:rsid w:val="006F051F"/>
    <w:rsid w:val="00861B50"/>
    <w:rsid w:val="00910E4E"/>
    <w:rsid w:val="00B16C72"/>
    <w:rsid w:val="00B233D4"/>
    <w:rsid w:val="00BB62AE"/>
    <w:rsid w:val="00CD1928"/>
    <w:rsid w:val="00CF6320"/>
    <w:rsid w:val="00D136A6"/>
    <w:rsid w:val="00D46DD2"/>
    <w:rsid w:val="00E0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D2FA"/>
  <w15:chartTrackingRefBased/>
  <w15:docId w15:val="{9302E5B5-9B81-480D-BD80-C3844AD7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6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62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62A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3</cp:revision>
  <dcterms:created xsi:type="dcterms:W3CDTF">2021-04-30T10:26:00Z</dcterms:created>
  <dcterms:modified xsi:type="dcterms:W3CDTF">2021-04-30T10:29:00Z</dcterms:modified>
  <cp:contentStatus/>
</cp:coreProperties>
</file>